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93012C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93012C" w:rsidRDefault="00611128" w:rsidP="009301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11128">
              <w:rPr>
                <w:b/>
                <w:sz w:val="26"/>
                <w:szCs w:val="26"/>
                <w:lang w:val="en-US"/>
              </w:rPr>
              <w:t>203B_229</w:t>
            </w:r>
          </w:p>
        </w:tc>
      </w:tr>
      <w:tr w:rsidR="0093012C" w:rsidRPr="00611128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611128" w:rsidRDefault="0061112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11128">
              <w:rPr>
                <w:b/>
                <w:sz w:val="24"/>
                <w:szCs w:val="24"/>
                <w:lang w:val="en-US"/>
              </w:rPr>
              <w:t>2011788</w:t>
            </w:r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023289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289" w:rsidRPr="002C0290" w:rsidRDefault="00023289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289" w:rsidRPr="002C0290" w:rsidRDefault="00023289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023289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289" w:rsidRPr="002C0290" w:rsidRDefault="0002328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023289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289" w:rsidRPr="002C0290" w:rsidRDefault="0002328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02328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289" w:rsidRPr="002C0290" w:rsidRDefault="00023289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02328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289" w:rsidRPr="002C0290" w:rsidRDefault="0002328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023289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289" w:rsidRPr="002C0290" w:rsidRDefault="00023289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1F5706" w:rsidRPr="00697DC5" w:rsidRDefault="0026453A" w:rsidP="0002328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E1D90">
        <w:rPr>
          <w:b/>
          <w:sz w:val="26"/>
          <w:szCs w:val="26"/>
        </w:rPr>
        <w:t>(</w:t>
      </w:r>
      <w:r w:rsidR="003425EB" w:rsidRPr="005E3000">
        <w:rPr>
          <w:b/>
          <w:sz w:val="26"/>
          <w:szCs w:val="26"/>
        </w:rPr>
        <w:t>Гайка М8</w:t>
      </w:r>
      <w:r w:rsidR="005E1D90">
        <w:rPr>
          <w:b/>
          <w:sz w:val="26"/>
          <w:szCs w:val="26"/>
        </w:rPr>
        <w:t>)</w:t>
      </w:r>
      <w:r w:rsidR="005E300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1D90" w:rsidRDefault="005E1D90" w:rsidP="005E1D9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E1D90" w:rsidRDefault="005E1D90" w:rsidP="005E1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023289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1D90" w:rsidRDefault="005E1D90" w:rsidP="005E1D90">
      <w:pPr>
        <w:spacing w:line="276" w:lineRule="auto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1D90" w:rsidRDefault="005E1D90" w:rsidP="005E1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1D90" w:rsidRDefault="005E1D90" w:rsidP="005E1D9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023289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5E1D90" w:rsidRDefault="005E1D90" w:rsidP="005E1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1D90" w:rsidRDefault="005E1D90" w:rsidP="005E1D90">
      <w:pPr>
        <w:rPr>
          <w:sz w:val="26"/>
          <w:szCs w:val="26"/>
        </w:rPr>
      </w:pPr>
    </w:p>
    <w:p w:rsidR="005E1D90" w:rsidRDefault="005E1D90" w:rsidP="005E1D90">
      <w:pPr>
        <w:rPr>
          <w:sz w:val="26"/>
          <w:szCs w:val="26"/>
        </w:rPr>
      </w:pPr>
    </w:p>
    <w:p w:rsidR="00023289" w:rsidRDefault="00023289" w:rsidP="005E1D90">
      <w:pPr>
        <w:rPr>
          <w:sz w:val="26"/>
          <w:szCs w:val="26"/>
        </w:rPr>
      </w:pPr>
    </w:p>
    <w:p w:rsidR="00023289" w:rsidRDefault="00023289" w:rsidP="005E1D90">
      <w:pPr>
        <w:rPr>
          <w:sz w:val="26"/>
          <w:szCs w:val="26"/>
        </w:rPr>
      </w:pPr>
    </w:p>
    <w:p w:rsidR="00023289" w:rsidRDefault="00023289" w:rsidP="005E1D90">
      <w:pPr>
        <w:rPr>
          <w:sz w:val="26"/>
          <w:szCs w:val="26"/>
        </w:rPr>
      </w:pPr>
    </w:p>
    <w:p w:rsidR="00023289" w:rsidRPr="007C78FC" w:rsidRDefault="00023289" w:rsidP="00023289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023289">
      <w:pPr>
        <w:ind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F70" w:rsidRDefault="006E5F70">
      <w:r>
        <w:separator/>
      </w:r>
    </w:p>
  </w:endnote>
  <w:endnote w:type="continuationSeparator" w:id="0">
    <w:p w:rsidR="006E5F70" w:rsidRDefault="006E5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F70" w:rsidRDefault="006E5F70">
      <w:r>
        <w:separator/>
      </w:r>
    </w:p>
  </w:footnote>
  <w:footnote w:type="continuationSeparator" w:id="0">
    <w:p w:rsidR="006E5F70" w:rsidRDefault="006E5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53F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289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6B6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25EB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2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237"/>
    <w:rsid w:val="005D3329"/>
    <w:rsid w:val="005D4B2E"/>
    <w:rsid w:val="005D5206"/>
    <w:rsid w:val="005D60BD"/>
    <w:rsid w:val="005E02C1"/>
    <w:rsid w:val="005E1C59"/>
    <w:rsid w:val="005E1D90"/>
    <w:rsid w:val="005E292D"/>
    <w:rsid w:val="005E3000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1128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F70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3C46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12C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78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0DA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2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8C1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43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41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DD1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DA2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857C-E925-43AC-9F2E-5873D0E798A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6E96C75-646F-42D5-A1CC-F14E597AE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58D5F-F965-407A-AD53-E625E54BC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866646-7A10-443B-B95A-362B86A0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Aleksandrova.DA</cp:lastModifiedBy>
  <cp:revision>3</cp:revision>
  <cp:lastPrinted>2010-09-30T13:29:00Z</cp:lastPrinted>
  <dcterms:created xsi:type="dcterms:W3CDTF">2016-09-28T10:44:00Z</dcterms:created>
  <dcterms:modified xsi:type="dcterms:W3CDTF">2016-09-28T11:43:00Z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